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E94" w:rsidRPr="001C5458" w:rsidRDefault="00F4544C" w:rsidP="00773A15">
      <w:pPr>
        <w:pStyle w:val="a3"/>
        <w:tabs>
          <w:tab w:val="left" w:pos="7200"/>
          <w:tab w:val="left" w:pos="8232"/>
        </w:tabs>
        <w:spacing w:before="240" w:beforeAutospacing="0" w:after="480" w:afterAutospacing="0"/>
        <w:ind w:left="-284"/>
        <w:jc w:val="right"/>
        <w:rPr>
          <w:b/>
        </w:rPr>
      </w:pPr>
      <w:bookmarkStart w:id="0" w:name="OLE_LINK1"/>
      <w:bookmarkStart w:id="1" w:name="OLE_LINK2"/>
      <w:bookmarkStart w:id="2" w:name="_GoBack"/>
      <w:bookmarkEnd w:id="2"/>
      <w:r w:rsidRPr="001C5458">
        <w:rPr>
          <w:b/>
        </w:rPr>
        <w:t xml:space="preserve">ПРИЛОЖЕНИЕ </w:t>
      </w:r>
      <w:r w:rsidR="00364262" w:rsidRPr="001C5458">
        <w:rPr>
          <w:b/>
        </w:rPr>
        <w:t>І</w:t>
      </w:r>
      <w:r w:rsidR="00364262">
        <w:rPr>
          <w:b/>
        </w:rPr>
        <w:t>І</w:t>
      </w:r>
      <w:r w:rsidR="00D358E9">
        <w:rPr>
          <w:b/>
        </w:rPr>
        <w:t>-1</w:t>
      </w:r>
    </w:p>
    <w:bookmarkEnd w:id="0"/>
    <w:bookmarkEnd w:id="1"/>
    <w:p w:rsidR="009C7D64" w:rsidRDefault="009C7D64" w:rsidP="00773A15">
      <w:pPr>
        <w:pStyle w:val="a3"/>
        <w:spacing w:after="0" w:afterAutospacing="0"/>
        <w:ind w:left="-284"/>
        <w:jc w:val="center"/>
        <w:rPr>
          <w:b/>
        </w:rPr>
      </w:pPr>
      <w:r w:rsidRPr="001C5458">
        <w:rPr>
          <w:b/>
        </w:rPr>
        <w:t>ДЕКЛАРАЦИЯ НА КАНДИДАТА</w:t>
      </w:r>
      <w:r>
        <w:rPr>
          <w:b/>
        </w:rPr>
        <w:t>/ПАРТНЬОРА</w:t>
      </w:r>
    </w:p>
    <w:p w:rsidR="009C7D64" w:rsidRPr="001C5458" w:rsidRDefault="009C7D64" w:rsidP="00773A15">
      <w:pPr>
        <w:pStyle w:val="a3"/>
        <w:spacing w:before="0" w:beforeAutospacing="0" w:after="120" w:afterAutospacing="0"/>
        <w:ind w:left="-284"/>
        <w:jc w:val="center"/>
        <w:rPr>
          <w:b/>
        </w:rPr>
      </w:pPr>
      <w:r w:rsidRPr="00FD7AEF">
        <w:t>(</w:t>
      </w:r>
      <w:r>
        <w:t>само за кандидати/партньори общини</w:t>
      </w:r>
      <w:r w:rsidRPr="00A91640">
        <w:t>)</w:t>
      </w:r>
    </w:p>
    <w:p w:rsidR="00B760D9" w:rsidRDefault="00B760D9" w:rsidP="00773A15">
      <w:pPr>
        <w:pStyle w:val="a3"/>
        <w:spacing w:before="0" w:beforeAutospacing="0" w:after="120" w:afterAutospacing="0" w:line="320" w:lineRule="exact"/>
        <w:ind w:left="-284"/>
        <w:jc w:val="center"/>
      </w:pPr>
      <w:r w:rsidRPr="002F5AF0">
        <w:t>за отсъствие на обстоятелствата по чл. 25, ал. 2 от ЗУСЕСИФ, чл.</w:t>
      </w:r>
      <w:r w:rsidR="00AF6E32" w:rsidRPr="002F5AF0">
        <w:t xml:space="preserve"> </w:t>
      </w:r>
      <w:r w:rsidRPr="002F5AF0">
        <w:t>7</w:t>
      </w:r>
      <w:r w:rsidR="00AF6E32" w:rsidRPr="002F5AF0">
        <w:t xml:space="preserve"> </w:t>
      </w:r>
      <w:r w:rsidRPr="002F5AF0">
        <w:t xml:space="preserve">от ПМС </w:t>
      </w:r>
      <w:r w:rsidR="00AF6E32" w:rsidRPr="002042E8">
        <w:rPr>
          <w:lang w:val="ru-RU"/>
        </w:rPr>
        <w:t>162</w:t>
      </w:r>
      <w:r w:rsidR="00AF6E32" w:rsidRPr="002F5AF0">
        <w:t xml:space="preserve">/05.07.2016г. </w:t>
      </w:r>
      <w:r w:rsidRPr="002F5AF0">
        <w:t>и по смисъла на чл. 107, параграф 1</w:t>
      </w:r>
      <w:r w:rsidR="004E5B9C" w:rsidRPr="002042E8">
        <w:rPr>
          <w:lang w:val="ru-RU"/>
        </w:rPr>
        <w:t xml:space="preserve">, </w:t>
      </w:r>
      <w:r w:rsidRPr="004E5B9C">
        <w:t xml:space="preserve">буква „а” </w:t>
      </w:r>
      <w:r w:rsidRPr="002F5AF0">
        <w:t>от Регламент (ЕС, ЕВРАТОМ) № 966/2012</w:t>
      </w:r>
    </w:p>
    <w:p w:rsidR="00D358E9" w:rsidRDefault="00A01F22" w:rsidP="00773A15">
      <w:pPr>
        <w:pStyle w:val="a3"/>
        <w:spacing w:before="0" w:beforeAutospacing="0" w:after="120" w:afterAutospacing="0" w:line="320" w:lineRule="exact"/>
        <w:ind w:left="-284"/>
      </w:pPr>
      <w:r w:rsidRPr="001C5458">
        <w:rPr>
          <w:rStyle w:val="spelle"/>
        </w:rPr>
        <w:t>Долуподписаният/ата</w:t>
      </w:r>
      <w:r w:rsidR="001418CF">
        <w:t>:</w:t>
      </w:r>
    </w:p>
    <w:p w:rsidR="00D76E87" w:rsidRDefault="00A01F22" w:rsidP="00773A15">
      <w:pPr>
        <w:pStyle w:val="a3"/>
        <w:spacing w:before="0" w:beforeAutospacing="0" w:after="0" w:afterAutospacing="0"/>
        <w:ind w:left="-284"/>
      </w:pPr>
      <w:r w:rsidRPr="001C5458">
        <w:t>....................................................</w:t>
      </w:r>
      <w:r w:rsidR="005278F3" w:rsidRPr="001C5458">
        <w:t>........................................................</w:t>
      </w:r>
      <w:r w:rsidR="00D358E9">
        <w:t>.........</w:t>
      </w:r>
      <w:r w:rsidR="00D9470F">
        <w:t>.</w:t>
      </w:r>
      <w:r w:rsidR="00D358E9">
        <w:t>.............................</w:t>
      </w:r>
      <w:r w:rsidR="005278F3" w:rsidRPr="001C5458">
        <w:t>..</w:t>
      </w:r>
    </w:p>
    <w:p w:rsidR="00A01F22" w:rsidRPr="00D76E87" w:rsidRDefault="00A01F22" w:rsidP="00773A15">
      <w:pPr>
        <w:pStyle w:val="a3"/>
        <w:spacing w:before="0" w:beforeAutospacing="0" w:after="0" w:afterAutospacing="0"/>
        <w:ind w:left="-284"/>
        <w:jc w:val="center"/>
      </w:pPr>
      <w:r w:rsidRPr="00CA31B2">
        <w:rPr>
          <w:sz w:val="20"/>
          <w:szCs w:val="20"/>
        </w:rPr>
        <w:t>(</w:t>
      </w:r>
      <w:r w:rsidRPr="00CA31B2">
        <w:rPr>
          <w:rStyle w:val="spelle"/>
          <w:sz w:val="20"/>
          <w:szCs w:val="20"/>
        </w:rPr>
        <w:t>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презиме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фамилия</w:t>
      </w:r>
      <w:r w:rsidRPr="00CA31B2">
        <w:rPr>
          <w:sz w:val="20"/>
          <w:szCs w:val="20"/>
        </w:rPr>
        <w:t>)</w:t>
      </w:r>
    </w:p>
    <w:p w:rsidR="00A01F22" w:rsidRDefault="00A01F22" w:rsidP="00773A15">
      <w:pPr>
        <w:pStyle w:val="a3"/>
        <w:spacing w:before="0" w:beforeAutospacing="0" w:after="360" w:afterAutospacing="0" w:line="320" w:lineRule="exact"/>
        <w:ind w:left="-284"/>
        <w:jc w:val="both"/>
      </w:pPr>
      <w:r w:rsidRPr="001C5458">
        <w:rPr>
          <w:rStyle w:val="grame"/>
        </w:rPr>
        <w:t>в</w:t>
      </w:r>
      <w:r w:rsidRPr="001C5458">
        <w:t xml:space="preserve"> </w:t>
      </w:r>
      <w:r w:rsidRPr="001C5458">
        <w:rPr>
          <w:rStyle w:val="spelle"/>
        </w:rPr>
        <w:t>качеството</w:t>
      </w:r>
      <w:r w:rsidRPr="001C5458">
        <w:t xml:space="preserve"> </w:t>
      </w:r>
      <w:r w:rsidRPr="001C5458">
        <w:rPr>
          <w:rStyle w:val="spelle"/>
        </w:rPr>
        <w:t>ми</w:t>
      </w:r>
      <w:r w:rsidRPr="001C5458">
        <w:t xml:space="preserve"> </w:t>
      </w:r>
      <w:r w:rsidRPr="001C5458">
        <w:rPr>
          <w:rStyle w:val="spelle"/>
        </w:rPr>
        <w:t>на</w:t>
      </w:r>
      <w:r w:rsidR="005278F3" w:rsidRPr="001C5458">
        <w:t xml:space="preserve"> </w:t>
      </w:r>
      <w:r w:rsidR="00D358E9">
        <w:t>кмет на община</w:t>
      </w:r>
      <w:r w:rsidR="00D358E9" w:rsidRPr="001C5458">
        <w:t xml:space="preserve"> </w:t>
      </w:r>
      <w:r w:rsidRPr="001C5458">
        <w:t>..........................................</w:t>
      </w:r>
      <w:r w:rsidR="005278F3" w:rsidRPr="001C5458">
        <w:t>......</w:t>
      </w:r>
      <w:r w:rsidR="00773A15">
        <w:t>.........................</w:t>
      </w:r>
      <w:r w:rsidR="005278F3" w:rsidRPr="001C5458">
        <w:t>..............</w:t>
      </w:r>
      <w:r w:rsidR="00773A15">
        <w:t xml:space="preserve">............ </w:t>
      </w:r>
      <w:r w:rsidR="00F4544C" w:rsidRPr="001C5458">
        <w:t xml:space="preserve">(посочва се името на </w:t>
      </w:r>
      <w:r w:rsidR="00DD1F47">
        <w:t>общината</w:t>
      </w:r>
      <w:r w:rsidR="00F4544C" w:rsidRPr="001C5458">
        <w:t>)</w:t>
      </w:r>
      <w:r w:rsidRPr="001C5458">
        <w:t xml:space="preserve">, </w:t>
      </w:r>
      <w:r w:rsidR="005278F3" w:rsidRPr="001C5458">
        <w:t>ЕИК</w:t>
      </w:r>
      <w:r w:rsidR="005563A3" w:rsidRPr="001C5458">
        <w:t xml:space="preserve"> </w:t>
      </w:r>
      <w:r w:rsidRPr="001C5458">
        <w:t>......................</w:t>
      </w:r>
      <w:r w:rsidR="005278F3" w:rsidRPr="001C5458">
        <w:t>..............................</w:t>
      </w:r>
      <w:r w:rsidR="002F0E52">
        <w:t>,</w:t>
      </w:r>
    </w:p>
    <w:p w:rsidR="005955FC" w:rsidRDefault="004A21F0" w:rsidP="00773A15">
      <w:pPr>
        <w:pStyle w:val="a3"/>
        <w:spacing w:before="0" w:beforeAutospacing="0" w:after="120" w:afterAutospacing="0"/>
        <w:ind w:left="-284"/>
        <w:jc w:val="both"/>
      </w:pPr>
      <w:r w:rsidRPr="001C5458">
        <w:t xml:space="preserve">1. </w:t>
      </w:r>
      <w:r w:rsidR="00A01F22" w:rsidRPr="001C5458">
        <w:rPr>
          <w:rStyle w:val="spelle"/>
        </w:rPr>
        <w:t>Декларирам</w:t>
      </w:r>
      <w:r w:rsidR="00A01F22" w:rsidRPr="001C5458">
        <w:t xml:space="preserve">, </w:t>
      </w:r>
      <w:r w:rsidR="00A01F22" w:rsidRPr="001C5458">
        <w:rPr>
          <w:rStyle w:val="spelle"/>
        </w:rPr>
        <w:t>че</w:t>
      </w:r>
      <w:r w:rsidR="00B9216B" w:rsidRPr="001C5458">
        <w:t>:</w:t>
      </w:r>
    </w:p>
    <w:p w:rsidR="005955FC" w:rsidRDefault="000F6D70" w:rsidP="00773A15">
      <w:pPr>
        <w:pStyle w:val="a3"/>
        <w:spacing w:before="0" w:beforeAutospacing="0" w:after="120" w:afterAutospacing="0"/>
        <w:ind w:left="-284"/>
        <w:jc w:val="both"/>
      </w:pPr>
      <w:r>
        <w:rPr>
          <w:rFonts w:ascii="EUAlbertina" w:hAnsi="EUAlbertina" w:cs="EUAlbertina"/>
          <w:color w:val="000000"/>
        </w:rPr>
        <w:t>а)</w:t>
      </w:r>
      <w:r w:rsidRPr="00270912">
        <w:rPr>
          <w:b/>
          <w:bCs/>
        </w:rPr>
        <w:t xml:space="preserve"> </w:t>
      </w:r>
      <w:r w:rsidRPr="000F6D70">
        <w:rPr>
          <w:bCs/>
        </w:rPr>
        <w:t>дейностите, за които кандидатствам,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:rsidR="000F6D70" w:rsidRPr="005955FC" w:rsidRDefault="000F6D70" w:rsidP="00773A15">
      <w:pPr>
        <w:pStyle w:val="a3"/>
        <w:spacing w:before="0" w:beforeAutospacing="0" w:after="120" w:afterAutospacing="0"/>
        <w:ind w:left="-284"/>
        <w:jc w:val="both"/>
      </w:pPr>
      <w:r w:rsidRPr="000F6D70">
        <w:rPr>
          <w:bCs/>
        </w:rPr>
        <w:t>б)</w:t>
      </w:r>
      <w:r w:rsidRPr="00270912">
        <w:rPr>
          <w:b/>
          <w:bCs/>
        </w:rPr>
        <w:t xml:space="preserve"> </w:t>
      </w:r>
      <w:r w:rsidRPr="000F6D70">
        <w:rPr>
          <w:bCs/>
        </w:rPr>
        <w:t xml:space="preserve">дейностите, за които кандидатствам не са стартирали, физически </w:t>
      </w:r>
      <w:r w:rsidR="003108D1">
        <w:rPr>
          <w:bCs/>
        </w:rPr>
        <w:t>завършени</w:t>
      </w:r>
      <w:r w:rsidR="003108D1" w:rsidRPr="000F6D70">
        <w:rPr>
          <w:bCs/>
        </w:rPr>
        <w:t xml:space="preserve"> </w:t>
      </w:r>
      <w:r w:rsidRPr="000F6D70">
        <w:rPr>
          <w:bCs/>
        </w:rPr>
        <w:t xml:space="preserve">или изцяло </w:t>
      </w:r>
      <w:r w:rsidR="003108D1">
        <w:rPr>
          <w:bCs/>
        </w:rPr>
        <w:t>осъществени</w:t>
      </w:r>
      <w:r w:rsidR="003108D1" w:rsidRPr="000F6D70">
        <w:rPr>
          <w:bCs/>
        </w:rPr>
        <w:t xml:space="preserve"> </w:t>
      </w:r>
      <w:r w:rsidRPr="000F6D70">
        <w:rPr>
          <w:bCs/>
        </w:rPr>
        <w:t xml:space="preserve">преди </w:t>
      </w:r>
      <w:r w:rsidR="003108D1" w:rsidRPr="0079657F">
        <w:rPr>
          <w:b/>
          <w:color w:val="000000"/>
        </w:rPr>
        <w:t>подаването на формуляра за кандидатстване</w:t>
      </w:r>
      <w:r w:rsidR="003108D1" w:rsidRPr="000F6D70">
        <w:rPr>
          <w:bCs/>
        </w:rPr>
        <w:t xml:space="preserve"> </w:t>
      </w:r>
      <w:r w:rsidRPr="000F6D70">
        <w:rPr>
          <w:bCs/>
        </w:rPr>
        <w:t>по настоящата процедура.</w:t>
      </w:r>
      <w:r w:rsidR="003108D1" w:rsidRPr="003108D1">
        <w:rPr>
          <w:b/>
          <w:color w:val="000000"/>
        </w:rPr>
        <w:t xml:space="preserve"> </w:t>
      </w:r>
    </w:p>
    <w:p w:rsidR="007D4EDC" w:rsidRDefault="000F6D70" w:rsidP="00773A15">
      <w:pPr>
        <w:spacing w:after="240"/>
        <w:ind w:left="-284"/>
        <w:jc w:val="both"/>
      </w:pPr>
      <w:r>
        <w:rPr>
          <w:rFonts w:ascii="EUAlbertina" w:hAnsi="EUAlbertina" w:cs="EUAlbertina"/>
          <w:color w:val="000000"/>
        </w:rPr>
        <w:t>в</w:t>
      </w:r>
      <w:r w:rsidR="00991441" w:rsidRPr="001C5458">
        <w:t>) нямам задължения въз основа на неизпълнение</w:t>
      </w:r>
      <w:r w:rsidR="00E4713B">
        <w:t xml:space="preserve"> на договор за предоставяне на </w:t>
      </w:r>
      <w:r w:rsidR="00991441" w:rsidRPr="001C5458">
        <w:t xml:space="preserve">финансови средства по друга схема за финансиране по ОП </w:t>
      </w:r>
      <w:r w:rsidR="00C43B18" w:rsidRPr="001C5458">
        <w:t>„Развитие на човешките ресурси”</w:t>
      </w:r>
      <w:r w:rsidR="00944690" w:rsidRPr="001C5458">
        <w:t xml:space="preserve"> 2007-2013</w:t>
      </w:r>
      <w:r w:rsidR="00546C68">
        <w:t>, ОП „Развитие на човешките ресурси“ 2014-2020</w:t>
      </w:r>
      <w:r w:rsidR="00C43B18" w:rsidRPr="001C5458">
        <w:t xml:space="preserve"> и </w:t>
      </w:r>
      <w:r w:rsidR="00991441" w:rsidRPr="001C5458">
        <w:t>програма ФАР</w:t>
      </w:r>
      <w:r w:rsidR="00C43B18" w:rsidRPr="001C5458">
        <w:t xml:space="preserve"> към изпълнителна агенция МТСП</w:t>
      </w:r>
      <w:r w:rsidR="00D623AA" w:rsidRPr="001C5458">
        <w:t>.</w:t>
      </w:r>
    </w:p>
    <w:p w:rsidR="007D4EDC" w:rsidRDefault="003F0EB2" w:rsidP="00773A15">
      <w:pPr>
        <w:spacing w:after="240"/>
        <w:ind w:left="-284"/>
        <w:jc w:val="both"/>
        <w:rPr>
          <w:bCs/>
        </w:rPr>
      </w:pPr>
      <w:r>
        <w:rPr>
          <w:bCs/>
        </w:rPr>
        <w:t>2</w:t>
      </w:r>
      <w:r w:rsidR="008B5554" w:rsidRPr="00B760D9">
        <w:rPr>
          <w:bCs/>
        </w:rPr>
        <w:t xml:space="preserve">. </w:t>
      </w:r>
      <w:r w:rsidR="005E0A62">
        <w:rPr>
          <w:bCs/>
        </w:rPr>
        <w:t>Потвърждавам, че общината</w:t>
      </w:r>
      <w:r w:rsidR="00CA5BBC" w:rsidRPr="005B0B0C">
        <w:rPr>
          <w:bCs/>
        </w:rPr>
        <w:t xml:space="preserve"> ще извършва редовен мониторинг на проекта с цел да гарантира неговото съответствие с формуляра и съответните разпоредби, и че се прилагат подходящи мерки за управленски и финансов контрол.</w:t>
      </w:r>
    </w:p>
    <w:p w:rsidR="00DB4456" w:rsidRDefault="00DE4D72" w:rsidP="00773A15">
      <w:pPr>
        <w:spacing w:after="240"/>
        <w:ind w:left="-284"/>
        <w:jc w:val="both"/>
      </w:pPr>
      <w:r>
        <w:t>3</w:t>
      </w:r>
      <w:r w:rsidR="008B5554">
        <w:t xml:space="preserve">. </w:t>
      </w:r>
      <w:r w:rsidR="00853015" w:rsidRPr="000F6D70">
        <w:t xml:space="preserve">Декларирам, че в случай, че настъпят промени в декларираните обстоятелства, в рамките на 5 работни дни, </w:t>
      </w:r>
      <w:r w:rsidR="003A562F">
        <w:t xml:space="preserve">МИГ/МИРГ </w:t>
      </w:r>
      <w:r w:rsidR="00853015" w:rsidRPr="000F6D70">
        <w:t>ще бъде уведомен за настъпилите промени чрез подадена актуална декларация на кандидата</w:t>
      </w:r>
      <w:r w:rsidR="000F6D70" w:rsidRPr="000F6D70">
        <w:t>/партньо</w:t>
      </w:r>
      <w:r w:rsidR="00DB4456">
        <w:t>ра</w:t>
      </w:r>
    </w:p>
    <w:p w:rsidR="00B760D9" w:rsidRPr="00B760D9" w:rsidRDefault="00B760D9" w:rsidP="00773A15">
      <w:pPr>
        <w:spacing w:after="240"/>
        <w:ind w:left="-284"/>
        <w:jc w:val="both"/>
      </w:pPr>
      <w:r w:rsidRPr="00B760D9">
        <w:t>4. Не съм осъден/а с влязла в сила присъда/ осъждан(-а) съм, но съм реабилитиран(-а) (невярното се изтрива/зачертава) за:</w:t>
      </w:r>
    </w:p>
    <w:p w:rsidR="00B760D9" w:rsidRPr="00B760D9" w:rsidRDefault="00B760D9" w:rsidP="00773A15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ind w:left="-284"/>
        <w:jc w:val="both"/>
      </w:pPr>
      <w:r w:rsidRPr="00B760D9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B760D9" w:rsidRPr="00B760D9" w:rsidRDefault="00B760D9" w:rsidP="00773A15">
      <w:pPr>
        <w:numPr>
          <w:ilvl w:val="0"/>
          <w:numId w:val="4"/>
        </w:numPr>
        <w:tabs>
          <w:tab w:val="left" w:pos="851"/>
        </w:tabs>
        <w:spacing w:after="240" w:line="276" w:lineRule="auto"/>
        <w:ind w:left="-284"/>
        <w:jc w:val="both"/>
      </w:pPr>
      <w:r w:rsidRPr="00B760D9">
        <w:t>престъпление, аналогично на тези по горната хипотеза, в друга държава членка или трета страна;</w:t>
      </w:r>
    </w:p>
    <w:p w:rsidR="00BF0342" w:rsidRPr="002042E8" w:rsidRDefault="00B760D9" w:rsidP="00773A15">
      <w:pPr>
        <w:tabs>
          <w:tab w:val="left" w:pos="0"/>
          <w:tab w:val="left" w:pos="709"/>
        </w:tabs>
        <w:spacing w:after="200" w:line="276" w:lineRule="auto"/>
        <w:ind w:left="-284"/>
        <w:jc w:val="both"/>
        <w:rPr>
          <w:lang w:val="ru-RU"/>
        </w:rPr>
      </w:pPr>
      <w:r w:rsidRPr="00B760D9">
        <w:t xml:space="preserve">5. </w:t>
      </w:r>
      <w:r w:rsidR="00BF0342" w:rsidRPr="00BF0342">
        <w:t>Не е налице конфликт на интереси по смисъла на чл. 54, ал. ал. 1, т. 7 от ЗОП във връзка с процедурата за предоставяне на безвъзмездна финансова помощ, който не може да бъде отстранен.</w:t>
      </w:r>
    </w:p>
    <w:p w:rsidR="00BF0342" w:rsidRDefault="00B760D9" w:rsidP="00773A15">
      <w:pPr>
        <w:tabs>
          <w:tab w:val="left" w:pos="0"/>
          <w:tab w:val="left" w:pos="709"/>
        </w:tabs>
        <w:spacing w:after="200" w:line="276" w:lineRule="auto"/>
        <w:ind w:left="-284"/>
        <w:jc w:val="both"/>
      </w:pPr>
      <w:r w:rsidRPr="00B760D9">
        <w:lastRenderedPageBreak/>
        <w:t xml:space="preserve">6. </w:t>
      </w:r>
      <w:r w:rsidR="00BF0342" w:rsidRPr="002042E8">
        <w:rPr>
          <w:lang w:val="ru-RU"/>
        </w:rPr>
        <w:t xml:space="preserve"> </w:t>
      </w:r>
      <w:r w:rsidR="00BF0342">
        <w:t>Не е налице положение на конфликт на интереси съгласно чл. 107, параграф 1 буква „а” от Регламент (ЕС, ЕВРАТОМ) № 966/2012;</w:t>
      </w:r>
    </w:p>
    <w:p w:rsidR="00BF0342" w:rsidRPr="002042E8" w:rsidRDefault="00BF0342" w:rsidP="00773A15">
      <w:pPr>
        <w:tabs>
          <w:tab w:val="left" w:pos="0"/>
          <w:tab w:val="left" w:pos="709"/>
        </w:tabs>
        <w:spacing w:after="200" w:line="276" w:lineRule="auto"/>
        <w:ind w:left="-284"/>
        <w:jc w:val="both"/>
        <w:rPr>
          <w:lang w:val="ru-RU"/>
        </w:rPr>
      </w:pPr>
      <w:r w:rsidRPr="002042E8">
        <w:rPr>
          <w:lang w:val="ru-RU"/>
        </w:rPr>
        <w:t xml:space="preserve">7. </w:t>
      </w:r>
      <w:r>
        <w:t>Не е налице неравнопоставеност по смисъла на чл. 44, ал. 5 от Закона за обществени поръчки (ЗОП).</w:t>
      </w:r>
    </w:p>
    <w:p w:rsidR="00B760D9" w:rsidRPr="00B760D9" w:rsidRDefault="00BF0342" w:rsidP="00773A15">
      <w:pPr>
        <w:tabs>
          <w:tab w:val="left" w:pos="0"/>
          <w:tab w:val="left" w:pos="709"/>
        </w:tabs>
        <w:spacing w:after="200" w:line="276" w:lineRule="auto"/>
        <w:ind w:left="-284"/>
        <w:jc w:val="both"/>
      </w:pPr>
      <w:r w:rsidRPr="002042E8">
        <w:rPr>
          <w:lang w:val="ru-RU"/>
        </w:rPr>
        <w:t>8</w:t>
      </w:r>
      <w:r w:rsidR="00B760D9" w:rsidRPr="00B760D9">
        <w:t>. Не е установено, че:</w:t>
      </w:r>
    </w:p>
    <w:p w:rsidR="00B760D9" w:rsidRPr="00B760D9" w:rsidRDefault="00B760D9" w:rsidP="00773A15">
      <w:pPr>
        <w:tabs>
          <w:tab w:val="left" w:pos="0"/>
        </w:tabs>
        <w:spacing w:after="120"/>
        <w:ind w:left="-284"/>
        <w:jc w:val="both"/>
      </w:pPr>
      <w:r w:rsidRPr="00B760D9"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B760D9" w:rsidRPr="00B760D9" w:rsidRDefault="00B760D9" w:rsidP="00773A15">
      <w:pPr>
        <w:tabs>
          <w:tab w:val="left" w:pos="0"/>
        </w:tabs>
        <w:spacing w:after="240"/>
        <w:ind w:left="-284"/>
        <w:jc w:val="both"/>
      </w:pPr>
      <w:r w:rsidRPr="00B760D9"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B760D9" w:rsidRPr="00B760D9" w:rsidRDefault="00BF0342" w:rsidP="00773A15">
      <w:pPr>
        <w:tabs>
          <w:tab w:val="left" w:pos="0"/>
        </w:tabs>
        <w:spacing w:after="120" w:line="276" w:lineRule="auto"/>
        <w:ind w:left="-284"/>
        <w:jc w:val="both"/>
      </w:pPr>
      <w:r w:rsidRPr="002042E8">
        <w:rPr>
          <w:lang w:val="ru-RU"/>
        </w:rPr>
        <w:t>9</w:t>
      </w:r>
      <w:r w:rsidR="00B760D9" w:rsidRPr="00B760D9">
        <w:t>. Не съм опитал да:</w:t>
      </w:r>
    </w:p>
    <w:p w:rsidR="00B760D9" w:rsidRPr="00B760D9" w:rsidRDefault="00B760D9" w:rsidP="00773A15">
      <w:pPr>
        <w:tabs>
          <w:tab w:val="left" w:pos="0"/>
          <w:tab w:val="left" w:pos="709"/>
        </w:tabs>
        <w:spacing w:after="120" w:line="276" w:lineRule="auto"/>
        <w:ind w:left="-284"/>
        <w:jc w:val="both"/>
      </w:pPr>
      <w:r w:rsidRPr="00B760D9">
        <w:t xml:space="preserve">а) повлияя на вземането на решение от страна на </w:t>
      </w:r>
      <w:r w:rsidR="003A562F">
        <w:t xml:space="preserve">МИГ/МИРГ и </w:t>
      </w:r>
      <w:r w:rsidRPr="00B760D9">
        <w:t>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:rsidR="005B0B0C" w:rsidRPr="002042E8" w:rsidRDefault="00B760D9" w:rsidP="00773A15">
      <w:pPr>
        <w:tabs>
          <w:tab w:val="left" w:pos="0"/>
          <w:tab w:val="left" w:pos="709"/>
        </w:tabs>
        <w:spacing w:after="240" w:line="276" w:lineRule="auto"/>
        <w:ind w:left="-284"/>
        <w:jc w:val="both"/>
        <w:rPr>
          <w:lang w:val="ru-RU"/>
        </w:rPr>
      </w:pPr>
      <w:r w:rsidRPr="00B760D9"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:rsidR="005B0B0C" w:rsidRPr="0025163E" w:rsidRDefault="00BF0342" w:rsidP="00773A15">
      <w:pPr>
        <w:spacing w:after="120" w:line="276" w:lineRule="auto"/>
        <w:ind w:left="-284"/>
        <w:jc w:val="both"/>
        <w:rPr>
          <w:rFonts w:eastAsia="Calibri"/>
          <w:lang w:eastAsia="en-US"/>
        </w:rPr>
      </w:pPr>
      <w:r w:rsidRPr="002042E8">
        <w:rPr>
          <w:rFonts w:eastAsia="Calibri"/>
          <w:lang w:val="ru-RU" w:eastAsia="en-US"/>
        </w:rPr>
        <w:t xml:space="preserve">10. </w:t>
      </w:r>
      <w:r w:rsidR="005B0B0C" w:rsidRPr="00B3296A">
        <w:rPr>
          <w:rFonts w:eastAsia="Calibri"/>
          <w:lang w:eastAsia="en-US"/>
        </w:rPr>
        <w:t>По отношение на пр</w:t>
      </w:r>
      <w:r w:rsidR="005B0B0C">
        <w:rPr>
          <w:rFonts w:eastAsia="Calibri"/>
          <w:lang w:eastAsia="en-US"/>
        </w:rPr>
        <w:t xml:space="preserve">едставлявания </w:t>
      </w:r>
      <w:r w:rsidR="005B0B0C" w:rsidRPr="00DD0BF5">
        <w:rPr>
          <w:rFonts w:eastAsia="Calibri"/>
          <w:lang w:eastAsia="en-US"/>
        </w:rPr>
        <w:t>от мен кандидат/партньор</w:t>
      </w:r>
      <w:r w:rsidR="005B0B0C">
        <w:rPr>
          <w:rFonts w:eastAsia="Calibri"/>
          <w:lang w:eastAsia="en-US"/>
        </w:rPr>
        <w:t xml:space="preserve"> </w:t>
      </w:r>
      <w:r w:rsidR="005B0B0C" w:rsidRPr="00B3296A">
        <w:rPr>
          <w:rFonts w:eastAsia="Calibri"/>
          <w:lang w:eastAsia="en-US"/>
        </w:rPr>
        <w:t xml:space="preserve">са налице следните </w:t>
      </w:r>
      <w:r w:rsidR="005B0B0C" w:rsidRPr="0025163E">
        <w:rPr>
          <w:rFonts w:eastAsia="Calibri"/>
          <w:lang w:eastAsia="en-US"/>
        </w:rPr>
        <w:t>обстоятелства:</w:t>
      </w:r>
    </w:p>
    <w:p w:rsidR="00B760D9" w:rsidRPr="005B0B0C" w:rsidRDefault="00B760D9" w:rsidP="00773A15">
      <w:pPr>
        <w:tabs>
          <w:tab w:val="left" w:pos="0"/>
        </w:tabs>
        <w:spacing w:before="120" w:after="120" w:line="276" w:lineRule="auto"/>
        <w:ind w:left="-284"/>
        <w:jc w:val="both"/>
      </w:pPr>
      <w:r>
        <w:t>Н</w:t>
      </w:r>
      <w:r w:rsidRPr="00B760D9">
        <w:t xml:space="preserve"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</w:t>
      </w:r>
      <w:r w:rsidRPr="005B0B0C">
        <w:t>към Столична община и към общината по седалището на кандидата</w:t>
      </w:r>
      <w:r w:rsidR="00765534">
        <w:t>/</w:t>
      </w:r>
      <w:r w:rsidR="00680120">
        <w:t>партньора</w:t>
      </w:r>
      <w:r w:rsidRPr="005B0B0C">
        <w:t xml:space="preserve">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 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</w:t>
      </w:r>
      <w:proofErr w:type="spellStart"/>
      <w:r w:rsidRPr="005B0B0C">
        <w:t>социалноосигурителни</w:t>
      </w:r>
      <w:proofErr w:type="spellEnd"/>
      <w:r w:rsidRPr="005B0B0C">
        <w:t xml:space="preserve"> вноски е не повече от 1 на сто от сумата на годишния общ оборот за последната приключена финансова година;</w:t>
      </w:r>
    </w:p>
    <w:p w:rsidR="00B760D9" w:rsidRPr="00B760D9" w:rsidRDefault="00BF0342" w:rsidP="00773A15">
      <w:pPr>
        <w:tabs>
          <w:tab w:val="left" w:pos="0"/>
        </w:tabs>
        <w:spacing w:before="120" w:after="120" w:line="276" w:lineRule="auto"/>
        <w:ind w:left="-284"/>
        <w:jc w:val="both"/>
      </w:pPr>
      <w:r>
        <w:t>1</w:t>
      </w:r>
      <w:r w:rsidRPr="002042E8">
        <w:rPr>
          <w:lang w:val="ru-RU"/>
        </w:rPr>
        <w:t xml:space="preserve">1. </w:t>
      </w:r>
      <w:r w:rsidR="00B760D9">
        <w:t>Н</w:t>
      </w:r>
      <w:r w:rsidR="00B760D9" w:rsidRPr="00B760D9">
        <w:t xml:space="preserve">е </w:t>
      </w:r>
      <w:r w:rsidR="00B760D9">
        <w:t>е</w:t>
      </w:r>
      <w:r w:rsidR="00B760D9" w:rsidRPr="00B760D9">
        <w:t xml:space="preserve">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:rsidR="00B760D9" w:rsidRDefault="00BF0342" w:rsidP="00773A15">
      <w:pPr>
        <w:tabs>
          <w:tab w:val="left" w:pos="0"/>
        </w:tabs>
        <w:spacing w:before="120" w:after="360" w:line="276" w:lineRule="auto"/>
        <w:ind w:left="-284"/>
        <w:jc w:val="both"/>
      </w:pPr>
      <w:r>
        <w:t>1</w:t>
      </w:r>
      <w:r w:rsidRPr="002042E8">
        <w:rPr>
          <w:lang w:val="ru-RU"/>
        </w:rPr>
        <w:t xml:space="preserve">2. </w:t>
      </w:r>
      <w:r w:rsidR="00B760D9" w:rsidRPr="00B760D9">
        <w:t>Не съм участвал в подготовката на процедурата за предоставяне на безвъзмездна финансова помощ</w:t>
      </w:r>
    </w:p>
    <w:p w:rsidR="00283D61" w:rsidRPr="000209A2" w:rsidRDefault="00283D61" w:rsidP="00283D61">
      <w:pPr>
        <w:tabs>
          <w:tab w:val="left" w:pos="720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Д</w:t>
      </w:r>
      <w:r w:rsidRPr="000209A2">
        <w:rPr>
          <w:b/>
          <w:sz w:val="22"/>
          <w:szCs w:val="22"/>
        </w:rPr>
        <w:t>екларирам, че</w:t>
      </w:r>
    </w:p>
    <w:p w:rsidR="00283D61" w:rsidRPr="009406E4" w:rsidRDefault="00283D61" w:rsidP="00283D61">
      <w:pPr>
        <w:pStyle w:val="Default"/>
        <w:jc w:val="both"/>
        <w:rPr>
          <w:lang w:eastAsia="en-US"/>
        </w:rPr>
      </w:pPr>
      <w:r>
        <w:rPr>
          <w:lang w:val="en-US" w:eastAsia="en-US"/>
        </w:rPr>
        <w:t xml:space="preserve">13. </w:t>
      </w:r>
      <w:r w:rsidRPr="009406E4">
        <w:rPr>
          <w:lang w:eastAsia="en-US"/>
        </w:rPr>
        <w:t xml:space="preserve">Проектните дейности попадат в </w:t>
      </w:r>
      <w:r w:rsidRPr="009406E4">
        <w:rPr>
          <w:b/>
        </w:rPr>
        <w:t>Режим „непомощ</w:t>
      </w:r>
      <w:proofErr w:type="gramStart"/>
      <w:r w:rsidRPr="009406E4">
        <w:rPr>
          <w:b/>
        </w:rPr>
        <w:t xml:space="preserve">“ </w:t>
      </w:r>
      <w:r w:rsidRPr="009406E4">
        <w:t>–</w:t>
      </w:r>
      <w:proofErr w:type="gramEnd"/>
      <w:r w:rsidRPr="009406E4">
        <w:t xml:space="preserve"> помощ извън обхвата на чл. 107, </w:t>
      </w:r>
      <w:proofErr w:type="spellStart"/>
      <w:r w:rsidRPr="009406E4">
        <w:t>пар</w:t>
      </w:r>
      <w:proofErr w:type="spellEnd"/>
      <w:r w:rsidRPr="009406E4">
        <w:t>. 1 от ДФЕС (помощ, която не е държавна помощ и не е минимална помощ)</w:t>
      </w:r>
      <w:r>
        <w:t>:</w:t>
      </w:r>
    </w:p>
    <w:p w:rsidR="00283D61" w:rsidRPr="009406E4" w:rsidRDefault="00283D61" w:rsidP="00283D61">
      <w:pPr>
        <w:numPr>
          <w:ilvl w:val="0"/>
          <w:numId w:val="6"/>
        </w:numPr>
        <w:spacing w:before="120" w:after="120" w:line="276" w:lineRule="auto"/>
        <w:jc w:val="both"/>
        <w:rPr>
          <w:lang w:eastAsia="en-US"/>
        </w:rPr>
      </w:pPr>
      <w:r>
        <w:t>Л</w:t>
      </w:r>
      <w:r w:rsidRPr="00CF3DB9">
        <w:t xml:space="preserve">ицата, включени в проектните дейности  </w:t>
      </w:r>
      <w:r w:rsidRPr="00CF3DB9">
        <w:rPr>
          <w:lang w:val="ru-RU"/>
        </w:rPr>
        <w:t>и</w:t>
      </w:r>
      <w:r w:rsidRPr="00AC6B03">
        <w:rPr>
          <w:color w:val="000000"/>
          <w:lang w:val="ru-RU"/>
        </w:rPr>
        <w:t xml:space="preserve"> </w:t>
      </w:r>
      <w:proofErr w:type="spellStart"/>
      <w:r w:rsidRPr="00CF3DB9">
        <w:rPr>
          <w:lang w:val="ru-RU"/>
        </w:rPr>
        <w:t>задължителната</w:t>
      </w:r>
      <w:proofErr w:type="spellEnd"/>
      <w:r w:rsidRPr="00CF3DB9">
        <w:rPr>
          <w:lang w:val="ru-RU"/>
        </w:rPr>
        <w:t xml:space="preserve"> </w:t>
      </w:r>
      <w:proofErr w:type="spellStart"/>
      <w:r w:rsidRPr="00AC6B03">
        <w:rPr>
          <w:color w:val="000000"/>
          <w:lang w:val="ru-RU"/>
        </w:rPr>
        <w:t>субсидирана</w:t>
      </w:r>
      <w:proofErr w:type="spellEnd"/>
      <w:r w:rsidRPr="00AC6B03">
        <w:rPr>
          <w:color w:val="000000"/>
          <w:lang w:val="ru-RU"/>
        </w:rPr>
        <w:t xml:space="preserve"> </w:t>
      </w:r>
      <w:proofErr w:type="spellStart"/>
      <w:r w:rsidRPr="00AC6B03">
        <w:rPr>
          <w:color w:val="000000"/>
          <w:lang w:val="ru-RU"/>
        </w:rPr>
        <w:t>заетост</w:t>
      </w:r>
      <w:proofErr w:type="spellEnd"/>
      <w:r w:rsidRPr="00CF3DB9">
        <w:rPr>
          <w:lang w:val="ru-RU"/>
        </w:rPr>
        <w:t xml:space="preserve">, </w:t>
      </w:r>
      <w:proofErr w:type="spellStart"/>
      <w:r>
        <w:rPr>
          <w:lang w:val="ru-RU"/>
        </w:rPr>
        <w:t>ще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бъдат</w:t>
      </w:r>
      <w:proofErr w:type="spellEnd"/>
      <w:r w:rsidRPr="00F351B5">
        <w:rPr>
          <w:lang w:val="ru-RU"/>
        </w:rPr>
        <w:t xml:space="preserve"> </w:t>
      </w:r>
      <w:proofErr w:type="spellStart"/>
      <w:r w:rsidRPr="00CF3DB9">
        <w:rPr>
          <w:lang w:val="ru-RU"/>
        </w:rPr>
        <w:t>наети</w:t>
      </w:r>
      <w:proofErr w:type="spellEnd"/>
      <w:r w:rsidRPr="00CF3DB9">
        <w:rPr>
          <w:lang w:val="ru-RU"/>
        </w:rPr>
        <w:t xml:space="preserve"> </w:t>
      </w:r>
      <w:proofErr w:type="spellStart"/>
      <w:r w:rsidRPr="00CF3DB9">
        <w:rPr>
          <w:lang w:val="ru-RU"/>
        </w:rPr>
        <w:t>единствено</w:t>
      </w:r>
      <w:proofErr w:type="spellEnd"/>
      <w:r w:rsidRPr="00CF3DB9">
        <w:rPr>
          <w:lang w:val="ru-RU"/>
        </w:rPr>
        <w:t xml:space="preserve"> з</w:t>
      </w:r>
      <w:r>
        <w:rPr>
          <w:lang w:val="ru-RU"/>
        </w:rPr>
        <w:t xml:space="preserve">а </w:t>
      </w:r>
      <w:proofErr w:type="spellStart"/>
      <w:r>
        <w:rPr>
          <w:lang w:val="ru-RU"/>
        </w:rPr>
        <w:t>изпълнение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нестопанските</w:t>
      </w:r>
      <w:proofErr w:type="spellEnd"/>
      <w:r w:rsidRPr="00CF3DB9">
        <w:rPr>
          <w:lang w:val="ru-RU"/>
        </w:rPr>
        <w:t xml:space="preserve"> </w:t>
      </w:r>
      <w:proofErr w:type="spellStart"/>
      <w:r w:rsidRPr="00CF3DB9">
        <w:rPr>
          <w:lang w:val="ru-RU"/>
        </w:rPr>
        <w:t>дейности</w:t>
      </w:r>
      <w:proofErr w:type="spellEnd"/>
      <w:r>
        <w:rPr>
          <w:lang w:val="ru-RU"/>
        </w:rPr>
        <w:t xml:space="preserve"> на Община   ……..… и </w:t>
      </w:r>
      <w:r w:rsidRPr="00AC6B03">
        <w:rPr>
          <w:color w:val="000000"/>
        </w:rPr>
        <w:t xml:space="preserve"> т</w:t>
      </w:r>
      <w:r>
        <w:rPr>
          <w:color w:val="000000"/>
        </w:rPr>
        <w:t>я</w:t>
      </w:r>
      <w:r w:rsidRPr="00AC6B03">
        <w:rPr>
          <w:color w:val="000000"/>
        </w:rPr>
        <w:t xml:space="preserve"> не следва да се счита за получател </w:t>
      </w:r>
      <w:r w:rsidRPr="00AC6B03">
        <w:t>на минимална помощ (</w:t>
      </w:r>
      <w:proofErr w:type="spellStart"/>
      <w:r w:rsidRPr="00AC6B03">
        <w:t>помощ</w:t>
      </w:r>
      <w:proofErr w:type="spellEnd"/>
      <w:r w:rsidRPr="00AC6B03">
        <w:t xml:space="preserve"> “</w:t>
      </w:r>
      <w:proofErr w:type="spellStart"/>
      <w:r w:rsidRPr="00AC6B03">
        <w:t>de</w:t>
      </w:r>
      <w:proofErr w:type="spellEnd"/>
      <w:r w:rsidRPr="00AC6B03">
        <w:t xml:space="preserve"> </w:t>
      </w:r>
      <w:proofErr w:type="spellStart"/>
      <w:r w:rsidRPr="00AC6B03">
        <w:t>minimis</w:t>
      </w:r>
      <w:proofErr w:type="spellEnd"/>
      <w:r w:rsidRPr="00AC6B03">
        <w:t>”).</w:t>
      </w:r>
    </w:p>
    <w:p w:rsidR="00283D61" w:rsidRDefault="00283D61" w:rsidP="00283D61">
      <w:pPr>
        <w:pStyle w:val="Default"/>
        <w:ind w:left="567"/>
        <w:jc w:val="both"/>
        <w:rPr>
          <w:b/>
          <w:lang w:eastAsia="en-US"/>
        </w:rPr>
      </w:pPr>
      <w:r>
        <w:rPr>
          <w:lang w:val="en-US" w:eastAsia="en-US"/>
        </w:rPr>
        <w:lastRenderedPageBreak/>
        <w:t>14</w:t>
      </w:r>
      <w:r>
        <w:rPr>
          <w:lang w:eastAsia="en-US"/>
        </w:rPr>
        <w:t>.</w:t>
      </w:r>
      <w:r w:rsidRPr="00606337" w:rsidDel="009406E4">
        <w:rPr>
          <w:lang w:eastAsia="en-US"/>
        </w:rPr>
        <w:t xml:space="preserve"> </w:t>
      </w:r>
      <w:r>
        <w:rPr>
          <w:lang w:eastAsia="en-US"/>
        </w:rPr>
        <w:t xml:space="preserve">Проектните дейности попадат в </w:t>
      </w:r>
      <w:r>
        <w:rPr>
          <w:b/>
          <w:lang w:eastAsia="en-US"/>
        </w:rPr>
        <w:t xml:space="preserve">Режим </w:t>
      </w:r>
      <w:r w:rsidRPr="00E35F45">
        <w:rPr>
          <w:b/>
        </w:rPr>
        <w:t>„минимална помощ</w:t>
      </w:r>
      <w:proofErr w:type="gramStart"/>
      <w:r w:rsidRPr="00E35F45">
        <w:rPr>
          <w:b/>
        </w:rPr>
        <w:t>“ (</w:t>
      </w:r>
      <w:proofErr w:type="spellStart"/>
      <w:proofErr w:type="gramEnd"/>
      <w:r w:rsidRPr="00E35F45">
        <w:rPr>
          <w:b/>
        </w:rPr>
        <w:t>помощ</w:t>
      </w:r>
      <w:proofErr w:type="spellEnd"/>
      <w:r w:rsidRPr="00E35F45">
        <w:rPr>
          <w:b/>
        </w:rPr>
        <w:t xml:space="preserve"> „</w:t>
      </w:r>
      <w:proofErr w:type="spellStart"/>
      <w:r w:rsidRPr="00E35F45">
        <w:rPr>
          <w:b/>
        </w:rPr>
        <w:t>de</w:t>
      </w:r>
      <w:proofErr w:type="spellEnd"/>
      <w:r w:rsidRPr="00E35F45">
        <w:rPr>
          <w:b/>
        </w:rPr>
        <w:t xml:space="preserve"> </w:t>
      </w:r>
      <w:proofErr w:type="spellStart"/>
      <w:r w:rsidRPr="00E35F45">
        <w:rPr>
          <w:b/>
        </w:rPr>
        <w:t>minimis</w:t>
      </w:r>
      <w:proofErr w:type="spellEnd"/>
      <w:r w:rsidRPr="00E35F45">
        <w:rPr>
          <w:b/>
        </w:rPr>
        <w:t>”)</w:t>
      </w:r>
      <w:r>
        <w:rPr>
          <w:b/>
        </w:rPr>
        <w:t>:</w:t>
      </w:r>
    </w:p>
    <w:p w:rsidR="00283D61" w:rsidRPr="007F64C2" w:rsidRDefault="00283D61" w:rsidP="00283D61">
      <w:pPr>
        <w:numPr>
          <w:ilvl w:val="0"/>
          <w:numId w:val="7"/>
        </w:numPr>
        <w:spacing w:before="120" w:after="120" w:line="276" w:lineRule="auto"/>
        <w:jc w:val="both"/>
        <w:rPr>
          <w:lang w:eastAsia="en-US"/>
        </w:rPr>
      </w:pPr>
      <w:r>
        <w:t>Л</w:t>
      </w:r>
      <w:r w:rsidRPr="00CF3DB9">
        <w:t xml:space="preserve">ицата, включени в проектните дейности  </w:t>
      </w:r>
      <w:r w:rsidRPr="00CF3DB9">
        <w:rPr>
          <w:lang w:val="ru-RU"/>
        </w:rPr>
        <w:t>и</w:t>
      </w:r>
      <w:r w:rsidRPr="00AC6B03">
        <w:rPr>
          <w:color w:val="000000"/>
          <w:lang w:val="ru-RU"/>
        </w:rPr>
        <w:t xml:space="preserve"> </w:t>
      </w:r>
      <w:proofErr w:type="spellStart"/>
      <w:r w:rsidRPr="00CF3DB9">
        <w:rPr>
          <w:lang w:val="ru-RU"/>
        </w:rPr>
        <w:t>задължителната</w:t>
      </w:r>
      <w:proofErr w:type="spellEnd"/>
      <w:r w:rsidRPr="00CF3DB9">
        <w:rPr>
          <w:lang w:val="ru-RU"/>
        </w:rPr>
        <w:t xml:space="preserve"> </w:t>
      </w:r>
      <w:proofErr w:type="spellStart"/>
      <w:r w:rsidRPr="00AC6B03">
        <w:rPr>
          <w:color w:val="000000"/>
          <w:lang w:val="ru-RU"/>
        </w:rPr>
        <w:t>субсидирана</w:t>
      </w:r>
      <w:proofErr w:type="spellEnd"/>
      <w:r w:rsidRPr="00AC6B03">
        <w:rPr>
          <w:color w:val="000000"/>
          <w:lang w:val="ru-RU"/>
        </w:rPr>
        <w:t xml:space="preserve"> </w:t>
      </w:r>
      <w:proofErr w:type="spellStart"/>
      <w:r w:rsidRPr="00AC6B03">
        <w:rPr>
          <w:color w:val="000000"/>
          <w:lang w:val="ru-RU"/>
        </w:rPr>
        <w:t>заетост</w:t>
      </w:r>
      <w:proofErr w:type="spellEnd"/>
      <w:r w:rsidRPr="00CF3DB9">
        <w:rPr>
          <w:lang w:val="ru-RU"/>
        </w:rPr>
        <w:t xml:space="preserve">, </w:t>
      </w:r>
      <w:proofErr w:type="spellStart"/>
      <w:r>
        <w:rPr>
          <w:lang w:val="ru-RU"/>
        </w:rPr>
        <w:t>ще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бъдат</w:t>
      </w:r>
      <w:proofErr w:type="spellEnd"/>
      <w:r w:rsidRPr="00CF3DB9">
        <w:rPr>
          <w:lang w:val="ru-RU"/>
        </w:rPr>
        <w:t xml:space="preserve"> </w:t>
      </w:r>
      <w:proofErr w:type="spellStart"/>
      <w:r w:rsidRPr="00CF3DB9">
        <w:rPr>
          <w:lang w:val="ru-RU"/>
        </w:rPr>
        <w:t>наети</w:t>
      </w:r>
      <w:proofErr w:type="spellEnd"/>
      <w:r w:rsidRPr="00CF3DB9">
        <w:rPr>
          <w:lang w:val="ru-RU"/>
        </w:rPr>
        <w:t xml:space="preserve"> </w:t>
      </w:r>
      <w:r>
        <w:rPr>
          <w:lang w:val="ru-RU"/>
        </w:rPr>
        <w:t xml:space="preserve">и </w:t>
      </w:r>
      <w:r w:rsidRPr="00CF3DB9">
        <w:rPr>
          <w:lang w:val="ru-RU"/>
        </w:rPr>
        <w:t>з</w:t>
      </w:r>
      <w:r>
        <w:rPr>
          <w:lang w:val="ru-RU"/>
        </w:rPr>
        <w:t xml:space="preserve">а </w:t>
      </w:r>
      <w:proofErr w:type="spellStart"/>
      <w:r>
        <w:rPr>
          <w:lang w:val="ru-RU"/>
        </w:rPr>
        <w:t>изпълнение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стопанските</w:t>
      </w:r>
      <w:proofErr w:type="spellEnd"/>
      <w:r w:rsidRPr="00CF3DB9">
        <w:rPr>
          <w:lang w:val="ru-RU"/>
        </w:rPr>
        <w:t xml:space="preserve"> </w:t>
      </w:r>
      <w:proofErr w:type="spellStart"/>
      <w:r w:rsidRPr="00CF3DB9">
        <w:rPr>
          <w:lang w:val="ru-RU"/>
        </w:rPr>
        <w:t>дейности</w:t>
      </w:r>
      <w:proofErr w:type="spellEnd"/>
      <w:r>
        <w:rPr>
          <w:lang w:val="ru-RU"/>
        </w:rPr>
        <w:t xml:space="preserve"> на Община   ……..…</w:t>
      </w:r>
      <w:r w:rsidRPr="00AC6B03">
        <w:t>.</w:t>
      </w:r>
    </w:p>
    <w:p w:rsidR="00283D61" w:rsidRPr="00606337" w:rsidRDefault="00283D61" w:rsidP="00283D61">
      <w:pPr>
        <w:spacing w:after="120"/>
        <w:ind w:firstLine="425"/>
        <w:jc w:val="both"/>
        <w:rPr>
          <w:b/>
          <w:lang w:eastAsia="en-US"/>
        </w:rPr>
      </w:pPr>
      <w:r w:rsidRPr="00606337">
        <w:rPr>
          <w:b/>
          <w:lang w:eastAsia="en-US"/>
        </w:rPr>
        <w:t xml:space="preserve">Декларирам, че в случай че настъпят промени в декларираните обстоятелства, в рамките на 5 работни дни, </w:t>
      </w:r>
      <w:r>
        <w:rPr>
          <w:b/>
          <w:lang w:eastAsia="en-US"/>
        </w:rPr>
        <w:t>МИГ</w:t>
      </w:r>
      <w:r w:rsidRPr="00606337">
        <w:rPr>
          <w:b/>
          <w:lang w:eastAsia="en-US"/>
        </w:rPr>
        <w:t xml:space="preserve"> ще бъде уведомен за настъпилите промени чрез подадена актуална декларация на кандидата.</w:t>
      </w:r>
    </w:p>
    <w:p w:rsidR="00283D61" w:rsidRPr="00B760D9" w:rsidRDefault="00283D61" w:rsidP="00773A15">
      <w:pPr>
        <w:tabs>
          <w:tab w:val="left" w:pos="0"/>
        </w:tabs>
        <w:spacing w:before="120" w:after="360" w:line="276" w:lineRule="auto"/>
        <w:ind w:left="-284"/>
        <w:jc w:val="both"/>
      </w:pPr>
    </w:p>
    <w:p w:rsidR="00A01F22" w:rsidRPr="00B760D9" w:rsidRDefault="00A01F22" w:rsidP="00773A15">
      <w:pPr>
        <w:pStyle w:val="a3"/>
        <w:spacing w:after="360" w:afterAutospacing="0"/>
        <w:ind w:left="-284"/>
        <w:jc w:val="both"/>
      </w:pPr>
      <w:r w:rsidRPr="00B760D9">
        <w:t>Известна ми е наказателната отговорност по чл. 313 от Наказателния кодекс</w:t>
      </w:r>
      <w:r w:rsidR="00D053F9" w:rsidRPr="00B760D9">
        <w:t xml:space="preserve"> </w:t>
      </w:r>
      <w:r w:rsidRPr="00B760D9">
        <w:t>за деклариране на неверни обстоятелства.</w:t>
      </w:r>
    </w:p>
    <w:p w:rsidR="00A01F22" w:rsidRDefault="00A01F22" w:rsidP="00773A15">
      <w:pPr>
        <w:pStyle w:val="a3"/>
        <w:ind w:left="-284"/>
      </w:pPr>
      <w:r w:rsidRPr="001C5458">
        <w:rPr>
          <w:rStyle w:val="spelle"/>
        </w:rPr>
        <w:t>Дата</w:t>
      </w:r>
      <w:r w:rsidRPr="001C5458">
        <w:t xml:space="preserve"> </w:t>
      </w:r>
      <w:r w:rsidRPr="001C5458">
        <w:rPr>
          <w:rStyle w:val="spelle"/>
        </w:rPr>
        <w:t>на</w:t>
      </w:r>
      <w:r w:rsidRPr="001C5458">
        <w:t xml:space="preserve"> </w:t>
      </w:r>
      <w:r w:rsidRPr="001C5458">
        <w:rPr>
          <w:rStyle w:val="spelle"/>
        </w:rPr>
        <w:t>деклариране</w:t>
      </w:r>
      <w:r w:rsidRPr="001C5458">
        <w:t>:</w:t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0F6D70" w:rsidRPr="001C5458">
        <w:rPr>
          <w:rStyle w:val="spelle"/>
        </w:rPr>
        <w:t>Декларатор</w:t>
      </w:r>
      <w:r w:rsidR="000F6D70" w:rsidRPr="001C5458">
        <w:t>:</w:t>
      </w:r>
    </w:p>
    <w:p w:rsidR="000F6D70" w:rsidRPr="001C5458" w:rsidRDefault="000F6D70" w:rsidP="00773A15">
      <w:pPr>
        <w:pStyle w:val="a3"/>
        <w:ind w:left="-284" w:firstLine="6804"/>
      </w:pPr>
      <w:r>
        <w:t>/подпис/</w:t>
      </w:r>
    </w:p>
    <w:sectPr w:rsidR="000F6D70" w:rsidRPr="001C5458" w:rsidSect="00773A15">
      <w:headerReference w:type="default" r:id="rId9"/>
      <w:footerReference w:type="even" r:id="rId10"/>
      <w:footerReference w:type="default" r:id="rId11"/>
      <w:pgSz w:w="11906" w:h="16838"/>
      <w:pgMar w:top="1258" w:right="1133" w:bottom="851" w:left="1440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231" w:rsidRDefault="00A36231">
      <w:r>
        <w:separator/>
      </w:r>
    </w:p>
  </w:endnote>
  <w:endnote w:type="continuationSeparator" w:id="0">
    <w:p w:rsidR="00A36231" w:rsidRDefault="00A3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4C4" w:rsidRDefault="000472BF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D34C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D34C4" w:rsidRDefault="00FD34C4" w:rsidP="000C242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4C4" w:rsidRDefault="000472BF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D34C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96ADB">
      <w:rPr>
        <w:rStyle w:val="a8"/>
        <w:noProof/>
      </w:rPr>
      <w:t>2</w:t>
    </w:r>
    <w:r>
      <w:rPr>
        <w:rStyle w:val="a8"/>
      </w:rPr>
      <w:fldChar w:fldCharType="end"/>
    </w:r>
  </w:p>
  <w:p w:rsidR="00FD34C4" w:rsidRDefault="00773A15" w:rsidP="00773A15">
    <w:pPr>
      <w:pStyle w:val="a7"/>
      <w:ind w:right="360"/>
      <w:jc w:val="center"/>
      <w:rPr>
        <w:ins w:id="3" w:author="User" w:date="2018-06-27T13:43:00Z"/>
        <w:sz w:val="20"/>
      </w:rPr>
    </w:pPr>
    <w:r w:rsidRPr="00773A15">
      <w:rPr>
        <w:sz w:val="20"/>
      </w:rPr>
      <w:t>BG05M9OP001-1.043- МИГ  -Община Марица М02 „Активно включване – младежи”</w:t>
    </w:r>
  </w:p>
  <w:p w:rsidR="00773A15" w:rsidRDefault="00773A15" w:rsidP="00773A15">
    <w:pPr>
      <w:pStyle w:val="a7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231" w:rsidRDefault="00A36231">
      <w:r>
        <w:separator/>
      </w:r>
    </w:p>
  </w:footnote>
  <w:footnote w:type="continuationSeparator" w:id="0">
    <w:p w:rsidR="00A36231" w:rsidRDefault="00A36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ABB" w:rsidRDefault="007D0ABB" w:rsidP="009B781B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08B3AA1B" wp14:editId="6F918FF8">
          <wp:simplePos x="0" y="0"/>
          <wp:positionH relativeFrom="column">
            <wp:posOffset>17217</wp:posOffset>
          </wp:positionH>
          <wp:positionV relativeFrom="paragraph">
            <wp:posOffset>88613</wp:posOffset>
          </wp:positionV>
          <wp:extent cx="1002665" cy="1046480"/>
          <wp:effectExtent l="0" t="0" r="0" b="0"/>
          <wp:wrapNone/>
          <wp:docPr id="3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D0ABB" w:rsidRDefault="007D0ABB" w:rsidP="009B781B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</w:p>
  <w:p w:rsidR="007D0ABB" w:rsidRDefault="007D0ABB" w:rsidP="009B781B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78208" behindDoc="0" locked="0" layoutInCell="1" allowOverlap="1" wp14:anchorId="3E4D05D8" wp14:editId="2BE606E9">
          <wp:simplePos x="0" y="0"/>
          <wp:positionH relativeFrom="column">
            <wp:posOffset>4718469</wp:posOffset>
          </wp:positionH>
          <wp:positionV relativeFrom="paragraph">
            <wp:posOffset>1558</wp:posOffset>
          </wp:positionV>
          <wp:extent cx="1013460" cy="870585"/>
          <wp:effectExtent l="0" t="0" r="0" b="5715"/>
          <wp:wrapNone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870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D0ABB" w:rsidRDefault="007D0ABB" w:rsidP="009B781B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</w:p>
  <w:p w:rsidR="007D0ABB" w:rsidRDefault="007D0ABB" w:rsidP="009B781B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</w:p>
  <w:p w:rsidR="007D0ABB" w:rsidRDefault="007D0ABB" w:rsidP="009B781B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</w:p>
  <w:p w:rsidR="007D0ABB" w:rsidRDefault="007D0ABB" w:rsidP="009B781B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</w:p>
  <w:p w:rsidR="007D0ABB" w:rsidRDefault="007D0ABB" w:rsidP="009B781B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sz w:val="18"/>
        <w:szCs w:val="18"/>
      </w:rPr>
      <w:t>МИГ</w:t>
    </w:r>
    <w:r w:rsidR="005E4415">
      <w:rPr>
        <w:b/>
        <w:sz w:val="18"/>
        <w:szCs w:val="18"/>
      </w:rPr>
      <w:t xml:space="preserve"> </w:t>
    </w:r>
    <w:r w:rsidR="002042E8">
      <w:rPr>
        <w:b/>
        <w:sz w:val="18"/>
        <w:szCs w:val="18"/>
      </w:rPr>
      <w:t xml:space="preserve"> </w:t>
    </w:r>
    <w:r w:rsidR="005E4415">
      <w:rPr>
        <w:b/>
        <w:sz w:val="18"/>
        <w:szCs w:val="18"/>
      </w:rPr>
      <w:t xml:space="preserve">- Община </w:t>
    </w:r>
    <w:r w:rsidR="002042E8">
      <w:rPr>
        <w:b/>
        <w:sz w:val="18"/>
        <w:szCs w:val="18"/>
      </w:rPr>
      <w:t>Марица</w:t>
    </w:r>
  </w:p>
  <w:p w:rsidR="009B781B" w:rsidRPr="001C5458" w:rsidRDefault="009B781B" w:rsidP="009B781B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</w:p>
  <w:p w:rsidR="004D016F" w:rsidRDefault="004D016F" w:rsidP="004D016F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C15D9"/>
    <w:multiLevelType w:val="hybridMultilevel"/>
    <w:tmpl w:val="A3CC505A"/>
    <w:lvl w:ilvl="0" w:tplc="0402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6666DE1"/>
    <w:multiLevelType w:val="hybridMultilevel"/>
    <w:tmpl w:val="A3CC505A"/>
    <w:lvl w:ilvl="0" w:tplc="0402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04171C0"/>
    <w:multiLevelType w:val="hybridMultilevel"/>
    <w:tmpl w:val="DD967D1C"/>
    <w:lvl w:ilvl="0" w:tplc="040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EA29F1"/>
    <w:multiLevelType w:val="hybridMultilevel"/>
    <w:tmpl w:val="687A87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1F22"/>
    <w:rsid w:val="00001A5C"/>
    <w:rsid w:val="00005C43"/>
    <w:rsid w:val="000074EF"/>
    <w:rsid w:val="00010632"/>
    <w:rsid w:val="00011D8A"/>
    <w:rsid w:val="00016117"/>
    <w:rsid w:val="00017C51"/>
    <w:rsid w:val="00026835"/>
    <w:rsid w:val="00036AD4"/>
    <w:rsid w:val="000472BF"/>
    <w:rsid w:val="00053E7E"/>
    <w:rsid w:val="000577C0"/>
    <w:rsid w:val="00061B9D"/>
    <w:rsid w:val="00066279"/>
    <w:rsid w:val="00081FA1"/>
    <w:rsid w:val="0009392E"/>
    <w:rsid w:val="00096531"/>
    <w:rsid w:val="00097228"/>
    <w:rsid w:val="000A638F"/>
    <w:rsid w:val="000B30CD"/>
    <w:rsid w:val="000C2422"/>
    <w:rsid w:val="000D171C"/>
    <w:rsid w:val="000F5938"/>
    <w:rsid w:val="000F6D70"/>
    <w:rsid w:val="000F7FC9"/>
    <w:rsid w:val="001049C5"/>
    <w:rsid w:val="001057A3"/>
    <w:rsid w:val="001057E9"/>
    <w:rsid w:val="00106C43"/>
    <w:rsid w:val="001118E5"/>
    <w:rsid w:val="0011236D"/>
    <w:rsid w:val="0011513B"/>
    <w:rsid w:val="00126E74"/>
    <w:rsid w:val="00130206"/>
    <w:rsid w:val="00130DF8"/>
    <w:rsid w:val="00136559"/>
    <w:rsid w:val="001418CF"/>
    <w:rsid w:val="001570D2"/>
    <w:rsid w:val="001618A5"/>
    <w:rsid w:val="001649BB"/>
    <w:rsid w:val="00177183"/>
    <w:rsid w:val="0017783B"/>
    <w:rsid w:val="00183D23"/>
    <w:rsid w:val="00190C5B"/>
    <w:rsid w:val="00192B52"/>
    <w:rsid w:val="001B10D7"/>
    <w:rsid w:val="001B385F"/>
    <w:rsid w:val="001C5458"/>
    <w:rsid w:val="001C7116"/>
    <w:rsid w:val="001E13E0"/>
    <w:rsid w:val="001E16E0"/>
    <w:rsid w:val="001E1B8A"/>
    <w:rsid w:val="001E2F30"/>
    <w:rsid w:val="002042E8"/>
    <w:rsid w:val="0020494A"/>
    <w:rsid w:val="002075D2"/>
    <w:rsid w:val="00220FAD"/>
    <w:rsid w:val="002247F3"/>
    <w:rsid w:val="00227801"/>
    <w:rsid w:val="00252D59"/>
    <w:rsid w:val="00254D79"/>
    <w:rsid w:val="002618FB"/>
    <w:rsid w:val="00272C80"/>
    <w:rsid w:val="002779D9"/>
    <w:rsid w:val="00283D61"/>
    <w:rsid w:val="002A23A6"/>
    <w:rsid w:val="002A2F85"/>
    <w:rsid w:val="002A3155"/>
    <w:rsid w:val="002B1CE1"/>
    <w:rsid w:val="002B4D3E"/>
    <w:rsid w:val="002C3AC0"/>
    <w:rsid w:val="002D2045"/>
    <w:rsid w:val="002D2FB9"/>
    <w:rsid w:val="002E2D29"/>
    <w:rsid w:val="002E7109"/>
    <w:rsid w:val="002F0E52"/>
    <w:rsid w:val="002F1A52"/>
    <w:rsid w:val="002F5AF0"/>
    <w:rsid w:val="002F5B28"/>
    <w:rsid w:val="0030104D"/>
    <w:rsid w:val="003108D1"/>
    <w:rsid w:val="00313E95"/>
    <w:rsid w:val="0031652D"/>
    <w:rsid w:val="00324422"/>
    <w:rsid w:val="00327C15"/>
    <w:rsid w:val="00331538"/>
    <w:rsid w:val="00331687"/>
    <w:rsid w:val="00335975"/>
    <w:rsid w:val="003371D8"/>
    <w:rsid w:val="00337AB1"/>
    <w:rsid w:val="0036083A"/>
    <w:rsid w:val="00361C53"/>
    <w:rsid w:val="003639BA"/>
    <w:rsid w:val="00364262"/>
    <w:rsid w:val="00374D42"/>
    <w:rsid w:val="00375A2F"/>
    <w:rsid w:val="003939F9"/>
    <w:rsid w:val="00396EFB"/>
    <w:rsid w:val="003A2E9C"/>
    <w:rsid w:val="003A4FCA"/>
    <w:rsid w:val="003A562F"/>
    <w:rsid w:val="003B2A0F"/>
    <w:rsid w:val="003B3DDA"/>
    <w:rsid w:val="003B4BB2"/>
    <w:rsid w:val="003D4CF7"/>
    <w:rsid w:val="003D4F1A"/>
    <w:rsid w:val="003E2388"/>
    <w:rsid w:val="003E6960"/>
    <w:rsid w:val="003F0EB2"/>
    <w:rsid w:val="003F6EFF"/>
    <w:rsid w:val="00406E28"/>
    <w:rsid w:val="004159D1"/>
    <w:rsid w:val="00421153"/>
    <w:rsid w:val="004249F6"/>
    <w:rsid w:val="0043034C"/>
    <w:rsid w:val="0044359F"/>
    <w:rsid w:val="00452ACC"/>
    <w:rsid w:val="00453F11"/>
    <w:rsid w:val="00484BE6"/>
    <w:rsid w:val="00494D38"/>
    <w:rsid w:val="004A21F0"/>
    <w:rsid w:val="004A2354"/>
    <w:rsid w:val="004A5459"/>
    <w:rsid w:val="004B627E"/>
    <w:rsid w:val="004D016F"/>
    <w:rsid w:val="004E5B9C"/>
    <w:rsid w:val="004F533E"/>
    <w:rsid w:val="005000A2"/>
    <w:rsid w:val="00507F9F"/>
    <w:rsid w:val="005115CE"/>
    <w:rsid w:val="00520942"/>
    <w:rsid w:val="005245FB"/>
    <w:rsid w:val="005278F3"/>
    <w:rsid w:val="00532656"/>
    <w:rsid w:val="0053564E"/>
    <w:rsid w:val="00545662"/>
    <w:rsid w:val="00546C68"/>
    <w:rsid w:val="005501E5"/>
    <w:rsid w:val="00550E62"/>
    <w:rsid w:val="005563A3"/>
    <w:rsid w:val="00557590"/>
    <w:rsid w:val="00560028"/>
    <w:rsid w:val="00565CC1"/>
    <w:rsid w:val="00586D4C"/>
    <w:rsid w:val="005955FC"/>
    <w:rsid w:val="00596CC6"/>
    <w:rsid w:val="005A0580"/>
    <w:rsid w:val="005A78CB"/>
    <w:rsid w:val="005B0AA4"/>
    <w:rsid w:val="005B0B0C"/>
    <w:rsid w:val="005C6BE6"/>
    <w:rsid w:val="005E0A62"/>
    <w:rsid w:val="005E4415"/>
    <w:rsid w:val="005F70E3"/>
    <w:rsid w:val="006142F6"/>
    <w:rsid w:val="0062012A"/>
    <w:rsid w:val="00627677"/>
    <w:rsid w:val="00644BD9"/>
    <w:rsid w:val="00645B65"/>
    <w:rsid w:val="00645F52"/>
    <w:rsid w:val="00662387"/>
    <w:rsid w:val="00662C65"/>
    <w:rsid w:val="00665FDF"/>
    <w:rsid w:val="00666AAC"/>
    <w:rsid w:val="00677A54"/>
    <w:rsid w:val="00680120"/>
    <w:rsid w:val="00680644"/>
    <w:rsid w:val="006906BA"/>
    <w:rsid w:val="00691B46"/>
    <w:rsid w:val="00692291"/>
    <w:rsid w:val="006949CF"/>
    <w:rsid w:val="006A0DF7"/>
    <w:rsid w:val="006A1DBC"/>
    <w:rsid w:val="006A1E94"/>
    <w:rsid w:val="006D39EE"/>
    <w:rsid w:val="006F6341"/>
    <w:rsid w:val="00701C73"/>
    <w:rsid w:val="00714ABD"/>
    <w:rsid w:val="00726040"/>
    <w:rsid w:val="00726594"/>
    <w:rsid w:val="00726FF0"/>
    <w:rsid w:val="007318D4"/>
    <w:rsid w:val="00736EED"/>
    <w:rsid w:val="007615E1"/>
    <w:rsid w:val="007626E7"/>
    <w:rsid w:val="00765534"/>
    <w:rsid w:val="00773A15"/>
    <w:rsid w:val="00773F73"/>
    <w:rsid w:val="00775F2D"/>
    <w:rsid w:val="00776400"/>
    <w:rsid w:val="00785E3C"/>
    <w:rsid w:val="007949CD"/>
    <w:rsid w:val="007A5D8F"/>
    <w:rsid w:val="007B2AA0"/>
    <w:rsid w:val="007B3A39"/>
    <w:rsid w:val="007C1491"/>
    <w:rsid w:val="007D0ABB"/>
    <w:rsid w:val="007D4EDC"/>
    <w:rsid w:val="007F49D1"/>
    <w:rsid w:val="0080019F"/>
    <w:rsid w:val="008038F7"/>
    <w:rsid w:val="00804A35"/>
    <w:rsid w:val="00806778"/>
    <w:rsid w:val="0081212C"/>
    <w:rsid w:val="008172F3"/>
    <w:rsid w:val="00821A14"/>
    <w:rsid w:val="008331B2"/>
    <w:rsid w:val="008334DC"/>
    <w:rsid w:val="00853015"/>
    <w:rsid w:val="0085329D"/>
    <w:rsid w:val="00861411"/>
    <w:rsid w:val="00861FB3"/>
    <w:rsid w:val="008626F7"/>
    <w:rsid w:val="008627EE"/>
    <w:rsid w:val="00876DDE"/>
    <w:rsid w:val="008815E4"/>
    <w:rsid w:val="008830FB"/>
    <w:rsid w:val="008A1809"/>
    <w:rsid w:val="008A62B3"/>
    <w:rsid w:val="008A6463"/>
    <w:rsid w:val="008B5554"/>
    <w:rsid w:val="008D4070"/>
    <w:rsid w:val="008E3AF7"/>
    <w:rsid w:val="008F2B3D"/>
    <w:rsid w:val="00901549"/>
    <w:rsid w:val="00901F0F"/>
    <w:rsid w:val="00912602"/>
    <w:rsid w:val="00917297"/>
    <w:rsid w:val="00922443"/>
    <w:rsid w:val="00935A9D"/>
    <w:rsid w:val="00942934"/>
    <w:rsid w:val="00944690"/>
    <w:rsid w:val="00950150"/>
    <w:rsid w:val="00957732"/>
    <w:rsid w:val="009637D3"/>
    <w:rsid w:val="009653E3"/>
    <w:rsid w:val="00965A2B"/>
    <w:rsid w:val="009825C3"/>
    <w:rsid w:val="00983294"/>
    <w:rsid w:val="00991441"/>
    <w:rsid w:val="009A5F34"/>
    <w:rsid w:val="009A7201"/>
    <w:rsid w:val="009A7BE7"/>
    <w:rsid w:val="009A7D95"/>
    <w:rsid w:val="009B43FB"/>
    <w:rsid w:val="009B4C8D"/>
    <w:rsid w:val="009B781B"/>
    <w:rsid w:val="009C7D64"/>
    <w:rsid w:val="009D01CD"/>
    <w:rsid w:val="009D3FA0"/>
    <w:rsid w:val="009D47C0"/>
    <w:rsid w:val="009D59C1"/>
    <w:rsid w:val="009D5FEB"/>
    <w:rsid w:val="009E2ADC"/>
    <w:rsid w:val="009F7811"/>
    <w:rsid w:val="00A01196"/>
    <w:rsid w:val="00A01F22"/>
    <w:rsid w:val="00A02738"/>
    <w:rsid w:val="00A04D4B"/>
    <w:rsid w:val="00A147E2"/>
    <w:rsid w:val="00A15604"/>
    <w:rsid w:val="00A17B35"/>
    <w:rsid w:val="00A20AD7"/>
    <w:rsid w:val="00A24455"/>
    <w:rsid w:val="00A24DDE"/>
    <w:rsid w:val="00A36231"/>
    <w:rsid w:val="00A564AE"/>
    <w:rsid w:val="00A66DC1"/>
    <w:rsid w:val="00A83769"/>
    <w:rsid w:val="00A96DD6"/>
    <w:rsid w:val="00AA0A91"/>
    <w:rsid w:val="00AA5F30"/>
    <w:rsid w:val="00AA625A"/>
    <w:rsid w:val="00AB645D"/>
    <w:rsid w:val="00AC62A0"/>
    <w:rsid w:val="00AD609F"/>
    <w:rsid w:val="00AF6E32"/>
    <w:rsid w:val="00B17635"/>
    <w:rsid w:val="00B24E87"/>
    <w:rsid w:val="00B30CA8"/>
    <w:rsid w:val="00B406FA"/>
    <w:rsid w:val="00B760D9"/>
    <w:rsid w:val="00B90C1D"/>
    <w:rsid w:val="00B9216B"/>
    <w:rsid w:val="00B95485"/>
    <w:rsid w:val="00BA7BA2"/>
    <w:rsid w:val="00BB02AC"/>
    <w:rsid w:val="00BB3952"/>
    <w:rsid w:val="00BC2545"/>
    <w:rsid w:val="00BD02D0"/>
    <w:rsid w:val="00BD09A5"/>
    <w:rsid w:val="00BD3211"/>
    <w:rsid w:val="00BE1BD9"/>
    <w:rsid w:val="00BF0342"/>
    <w:rsid w:val="00BF3AA3"/>
    <w:rsid w:val="00C13BDD"/>
    <w:rsid w:val="00C36EB1"/>
    <w:rsid w:val="00C43B18"/>
    <w:rsid w:val="00C44B82"/>
    <w:rsid w:val="00C65409"/>
    <w:rsid w:val="00C67510"/>
    <w:rsid w:val="00C67FD2"/>
    <w:rsid w:val="00C732F9"/>
    <w:rsid w:val="00C73ED3"/>
    <w:rsid w:val="00C809AA"/>
    <w:rsid w:val="00C83562"/>
    <w:rsid w:val="00C96ADB"/>
    <w:rsid w:val="00CA31B2"/>
    <w:rsid w:val="00CA5BBC"/>
    <w:rsid w:val="00CB49C3"/>
    <w:rsid w:val="00CC19A4"/>
    <w:rsid w:val="00CC54EC"/>
    <w:rsid w:val="00CE4017"/>
    <w:rsid w:val="00CE7D87"/>
    <w:rsid w:val="00CF6E72"/>
    <w:rsid w:val="00D02530"/>
    <w:rsid w:val="00D053F9"/>
    <w:rsid w:val="00D24852"/>
    <w:rsid w:val="00D250E1"/>
    <w:rsid w:val="00D26E11"/>
    <w:rsid w:val="00D27D18"/>
    <w:rsid w:val="00D358E9"/>
    <w:rsid w:val="00D45856"/>
    <w:rsid w:val="00D623AA"/>
    <w:rsid w:val="00D74724"/>
    <w:rsid w:val="00D76E87"/>
    <w:rsid w:val="00D9470F"/>
    <w:rsid w:val="00D971CD"/>
    <w:rsid w:val="00DA57B1"/>
    <w:rsid w:val="00DB2D9C"/>
    <w:rsid w:val="00DB4456"/>
    <w:rsid w:val="00DB79F9"/>
    <w:rsid w:val="00DC2CE6"/>
    <w:rsid w:val="00DC40CF"/>
    <w:rsid w:val="00DD0F23"/>
    <w:rsid w:val="00DD1F47"/>
    <w:rsid w:val="00DD3F9D"/>
    <w:rsid w:val="00DE309D"/>
    <w:rsid w:val="00DE4D72"/>
    <w:rsid w:val="00DE6F55"/>
    <w:rsid w:val="00DF6B23"/>
    <w:rsid w:val="00E03D73"/>
    <w:rsid w:val="00E06FB4"/>
    <w:rsid w:val="00E12644"/>
    <w:rsid w:val="00E14E28"/>
    <w:rsid w:val="00E34034"/>
    <w:rsid w:val="00E4713B"/>
    <w:rsid w:val="00E620F0"/>
    <w:rsid w:val="00E72596"/>
    <w:rsid w:val="00E75E35"/>
    <w:rsid w:val="00E80F89"/>
    <w:rsid w:val="00E945E0"/>
    <w:rsid w:val="00E96E53"/>
    <w:rsid w:val="00EA516B"/>
    <w:rsid w:val="00ED206E"/>
    <w:rsid w:val="00ED3179"/>
    <w:rsid w:val="00EE0F8C"/>
    <w:rsid w:val="00EF0629"/>
    <w:rsid w:val="00EF3129"/>
    <w:rsid w:val="00EF3711"/>
    <w:rsid w:val="00F022D5"/>
    <w:rsid w:val="00F077E9"/>
    <w:rsid w:val="00F15172"/>
    <w:rsid w:val="00F165D8"/>
    <w:rsid w:val="00F20457"/>
    <w:rsid w:val="00F2463C"/>
    <w:rsid w:val="00F35801"/>
    <w:rsid w:val="00F4544C"/>
    <w:rsid w:val="00F468F7"/>
    <w:rsid w:val="00F63A08"/>
    <w:rsid w:val="00F672DA"/>
    <w:rsid w:val="00F70393"/>
    <w:rsid w:val="00F842C3"/>
    <w:rsid w:val="00FB0B84"/>
    <w:rsid w:val="00FC1734"/>
    <w:rsid w:val="00FC7B01"/>
    <w:rsid w:val="00FD34C4"/>
    <w:rsid w:val="00FD7AEF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7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C2422"/>
  </w:style>
  <w:style w:type="paragraph" w:styleId="a9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a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a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b">
    <w:name w:val="header"/>
    <w:basedOn w:val="a"/>
    <w:rsid w:val="00F468F7"/>
    <w:pPr>
      <w:tabs>
        <w:tab w:val="center" w:pos="4536"/>
        <w:tab w:val="right" w:pos="9072"/>
      </w:tabs>
    </w:pPr>
  </w:style>
  <w:style w:type="character" w:styleId="ac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d">
    <w:name w:val="annotation reference"/>
    <w:semiHidden/>
    <w:rsid w:val="002D2FB9"/>
    <w:rPr>
      <w:sz w:val="16"/>
      <w:szCs w:val="16"/>
    </w:rPr>
  </w:style>
  <w:style w:type="paragraph" w:styleId="ae">
    <w:name w:val="annotation text"/>
    <w:basedOn w:val="a"/>
    <w:link w:val="af"/>
    <w:semiHidden/>
    <w:rsid w:val="002D2FB9"/>
    <w:rPr>
      <w:sz w:val="20"/>
      <w:szCs w:val="20"/>
    </w:rPr>
  </w:style>
  <w:style w:type="paragraph" w:styleId="af0">
    <w:name w:val="annotation subject"/>
    <w:basedOn w:val="ae"/>
    <w:next w:val="ae"/>
    <w:semiHidden/>
    <w:rsid w:val="002D2FB9"/>
    <w:rPr>
      <w:b/>
      <w:bCs/>
    </w:rPr>
  </w:style>
  <w:style w:type="character" w:customStyle="1" w:styleId="af">
    <w:name w:val="Текст на коментар Знак"/>
    <w:link w:val="ae"/>
    <w:semiHidden/>
    <w:rsid w:val="00D358E9"/>
    <w:rPr>
      <w:lang w:val="bg-BG" w:eastAsia="bg-BG" w:bidi="ar-SA"/>
    </w:rPr>
  </w:style>
  <w:style w:type="paragraph" w:customStyle="1" w:styleId="Default">
    <w:name w:val="Default"/>
    <w:uiPriority w:val="99"/>
    <w:rsid w:val="00283D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E9896-B4AC-4FA2-94C9-B52130A85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</vt:lpstr>
      <vt:lpstr>                                                          </vt:lpstr>
    </vt:vector>
  </TitlesOfParts>
  <Company>mlsp</Company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anicolova</dc:creator>
  <cp:lastModifiedBy>User</cp:lastModifiedBy>
  <cp:revision>2</cp:revision>
  <cp:lastPrinted>2008-11-03T16:41:00Z</cp:lastPrinted>
  <dcterms:created xsi:type="dcterms:W3CDTF">2018-07-23T09:15:00Z</dcterms:created>
  <dcterms:modified xsi:type="dcterms:W3CDTF">2018-07-23T09:15:00Z</dcterms:modified>
</cp:coreProperties>
</file>